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/>
        <w:rPr>
          <w:rFonts w:ascii="宋体" w:hAnsi="Calibri" w:eastAsia="宋体" w:cs="宋体"/>
          <w:b/>
          <w:bCs/>
          <w:sz w:val="28"/>
          <w:szCs w:val="28"/>
        </w:rPr>
      </w:pPr>
      <w:r>
        <w:rPr>
          <w:rFonts w:hint="eastAsia" w:ascii="宋体" w:hAnsi="Calibri" w:eastAsia="宋体" w:cs="宋体"/>
          <w:b/>
          <w:bCs/>
          <w:sz w:val="28"/>
          <w:szCs w:val="28"/>
        </w:rPr>
        <w:t>附件1  2017年中山大学各院系体质测试时间安排表</w:t>
      </w:r>
    </w:p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南校园</w:t>
      </w:r>
    </w:p>
    <w:tbl>
      <w:tblPr>
        <w:tblStyle w:val="9"/>
        <w:tblW w:w="8869" w:type="dxa"/>
        <w:jc w:val="center"/>
        <w:tblInd w:w="-8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1430"/>
        <w:gridCol w:w="797"/>
        <w:gridCol w:w="1442"/>
        <w:gridCol w:w="3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院系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半日人数</w:t>
            </w:r>
          </w:p>
        </w:tc>
        <w:tc>
          <w:tcPr>
            <w:tcW w:w="335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岭南学院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344</w:t>
            </w:r>
          </w:p>
        </w:tc>
        <w:tc>
          <w:tcPr>
            <w:tcW w:w="14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654</w:t>
            </w:r>
          </w:p>
        </w:tc>
        <w:tc>
          <w:tcPr>
            <w:tcW w:w="3358" w:type="dxa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10月14日上午8:30-10:00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310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</w:tcPr>
          <w:p>
            <w:pPr>
              <w:jc w:val="both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10月14日上午10:00-11:30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296</w:t>
            </w:r>
          </w:p>
        </w:tc>
        <w:tc>
          <w:tcPr>
            <w:tcW w:w="1442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613</w:t>
            </w:r>
          </w:p>
        </w:tc>
        <w:tc>
          <w:tcPr>
            <w:tcW w:w="3358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10月14日下午14:30-16:00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317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10月14日下午16:00-17:00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数学学院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285</w:t>
            </w:r>
          </w:p>
        </w:tc>
        <w:tc>
          <w:tcPr>
            <w:tcW w:w="14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771</w:t>
            </w:r>
          </w:p>
        </w:tc>
        <w:tc>
          <w:tcPr>
            <w:tcW w:w="3358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10月15日上午8:30-9:30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265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10月15日上午9:30-10:30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22</w:t>
            </w:r>
            <w:r>
              <w:rPr>
                <w:rFonts w:ascii="微软雅黑" w:hAnsi="微软雅黑" w:cs="微软雅黑"/>
                <w:color w:val="000000" w:themeColor="text1"/>
              </w:rPr>
              <w:t>1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10月15日上午10:30-11:30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31</w:t>
            </w:r>
            <w:r>
              <w:rPr>
                <w:rFonts w:ascii="微软雅黑" w:hAnsi="微软雅黑" w:cs="微软雅黑"/>
                <w:color w:val="000000" w:themeColor="text1"/>
              </w:rPr>
              <w:t>6</w:t>
            </w:r>
          </w:p>
        </w:tc>
        <w:tc>
          <w:tcPr>
            <w:tcW w:w="1442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467</w:t>
            </w:r>
          </w:p>
        </w:tc>
        <w:tc>
          <w:tcPr>
            <w:tcW w:w="3358" w:type="dxa"/>
            <w:shd w:val="clear" w:color="auto" w:fill="ADB9CA" w:themeFill="text2" w:themeFillTint="66"/>
          </w:tcPr>
          <w:p>
            <w:pPr>
              <w:jc w:val="both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10月15日下午14:30-16:00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国际关系学院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5</w:t>
            </w:r>
            <w:r>
              <w:rPr>
                <w:rFonts w:ascii="微软雅黑" w:hAnsi="微软雅黑" w:cs="微软雅黑"/>
                <w:color w:val="000000" w:themeColor="text1"/>
              </w:rPr>
              <w:t>1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10月15日下午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48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52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化学学院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336</w:t>
            </w:r>
          </w:p>
        </w:tc>
        <w:tc>
          <w:tcPr>
            <w:tcW w:w="1442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665</w:t>
            </w:r>
          </w:p>
        </w:tc>
        <w:tc>
          <w:tcPr>
            <w:tcW w:w="3358" w:type="dxa"/>
            <w:shd w:val="clear" w:color="auto" w:fill="FFFFFF" w:themeFill="background1"/>
          </w:tcPr>
          <w:p>
            <w:pPr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10月21日上午8:30-10:00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15</w:t>
            </w:r>
            <w:r>
              <w:rPr>
                <w:rFonts w:ascii="微软雅黑" w:hAnsi="微软雅黑" w:cs="微软雅黑"/>
                <w:color w:val="000000" w:themeColor="text1"/>
              </w:rPr>
              <w:t>2</w:t>
            </w:r>
          </w:p>
        </w:tc>
        <w:tc>
          <w:tcPr>
            <w:tcW w:w="1442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restart"/>
            <w:shd w:val="clear" w:color="auto" w:fill="FFFFFF" w:themeFill="background1"/>
          </w:tcPr>
          <w:p>
            <w:pPr>
              <w:jc w:val="both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10月21日上午10:00-11:30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177</w:t>
            </w:r>
          </w:p>
        </w:tc>
        <w:tc>
          <w:tcPr>
            <w:tcW w:w="1442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FFFFFF" w:themeFill="background1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316</w:t>
            </w:r>
          </w:p>
        </w:tc>
        <w:tc>
          <w:tcPr>
            <w:tcW w:w="1442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560</w:t>
            </w:r>
          </w:p>
        </w:tc>
        <w:tc>
          <w:tcPr>
            <w:tcW w:w="3358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10月21日下午14:30-16:00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旅游学院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244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10月21日下午16:00-17:00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地理科学与规划学院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25</w:t>
            </w:r>
            <w:r>
              <w:rPr>
                <w:rFonts w:ascii="微软雅黑" w:hAnsi="微软雅黑" w:cs="微软雅黑"/>
                <w:color w:val="000000" w:themeColor="text1"/>
              </w:rPr>
              <w:t>7</w:t>
            </w:r>
          </w:p>
        </w:tc>
        <w:tc>
          <w:tcPr>
            <w:tcW w:w="14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731</w:t>
            </w:r>
          </w:p>
        </w:tc>
        <w:tc>
          <w:tcPr>
            <w:tcW w:w="3358" w:type="dxa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10月22日上午8:30-9:30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257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10月22日上午9:30-10:30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18</w:t>
            </w:r>
            <w:r>
              <w:rPr>
                <w:rFonts w:ascii="微软雅黑" w:hAnsi="微软雅黑" w:cs="微软雅黑"/>
                <w:color w:val="000000" w:themeColor="text1"/>
              </w:rPr>
              <w:t>0</w:t>
            </w:r>
          </w:p>
        </w:tc>
        <w:tc>
          <w:tcPr>
            <w:tcW w:w="1442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restart"/>
            <w:shd w:val="clear" w:color="auto" w:fill="FFFFFF" w:themeFill="background1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10月22日上午10:30-11:30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2013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37</w:t>
            </w:r>
          </w:p>
        </w:tc>
        <w:tc>
          <w:tcPr>
            <w:tcW w:w="144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FFFFFF" w:themeFill="background1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280</w:t>
            </w:r>
          </w:p>
        </w:tc>
        <w:tc>
          <w:tcPr>
            <w:tcW w:w="1442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549</w:t>
            </w:r>
          </w:p>
        </w:tc>
        <w:tc>
          <w:tcPr>
            <w:tcW w:w="3358" w:type="dxa"/>
            <w:vMerge w:val="restart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10月22日下午14:30-16:00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历史学系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7</w:t>
            </w:r>
            <w:r>
              <w:rPr>
                <w:rFonts w:ascii="微软雅黑" w:hAnsi="微软雅黑" w:cs="微软雅黑"/>
                <w:color w:val="000000" w:themeColor="text1"/>
              </w:rPr>
              <w:t>5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69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restart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10月22日下午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65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6</w:t>
            </w:r>
            <w:r>
              <w:rPr>
                <w:rFonts w:ascii="微软雅黑" w:hAnsi="微软雅黑" w:cs="微软雅黑"/>
                <w:color w:val="000000" w:themeColor="text1"/>
              </w:rPr>
              <w:t>0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哲学系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96</w:t>
            </w:r>
          </w:p>
        </w:tc>
        <w:tc>
          <w:tcPr>
            <w:tcW w:w="1442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720</w:t>
            </w:r>
          </w:p>
        </w:tc>
        <w:tc>
          <w:tcPr>
            <w:tcW w:w="3358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10月28日上午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8:30-10:00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80</w:t>
            </w:r>
          </w:p>
        </w:tc>
        <w:tc>
          <w:tcPr>
            <w:tcW w:w="1442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FFFFFF" w:themeFill="background1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88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91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物理学院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17</w:t>
            </w:r>
            <w:r>
              <w:rPr>
                <w:rFonts w:ascii="微软雅黑" w:hAnsi="微软雅黑" w:cs="微软雅黑"/>
                <w:color w:val="000000" w:themeColor="text1"/>
              </w:rPr>
              <w:t>0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restart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10月28日上午10:00-11:30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195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296</w:t>
            </w:r>
          </w:p>
        </w:tc>
        <w:tc>
          <w:tcPr>
            <w:tcW w:w="1442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499</w:t>
            </w:r>
          </w:p>
        </w:tc>
        <w:tc>
          <w:tcPr>
            <w:tcW w:w="3358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10月28日下午14:30-16:00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203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10月28日下午16:00-17:00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外国语学院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140</w:t>
            </w:r>
          </w:p>
        </w:tc>
        <w:tc>
          <w:tcPr>
            <w:tcW w:w="14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424</w:t>
            </w:r>
          </w:p>
        </w:tc>
        <w:tc>
          <w:tcPr>
            <w:tcW w:w="3358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10月29日上午8:30-9:30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134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10月29日9:30-10:30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150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10月29日上午10:30-11:30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138</w:t>
            </w:r>
          </w:p>
        </w:tc>
        <w:tc>
          <w:tcPr>
            <w:tcW w:w="1442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588</w:t>
            </w:r>
          </w:p>
        </w:tc>
        <w:tc>
          <w:tcPr>
            <w:tcW w:w="3358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10月29日下午14:30-16:00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海洋科学学院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14</w:t>
            </w:r>
            <w:r>
              <w:rPr>
                <w:rFonts w:ascii="微软雅黑" w:hAnsi="微软雅黑" w:cs="微软雅黑"/>
                <w:color w:val="000000" w:themeColor="text1"/>
              </w:rPr>
              <w:t>8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国际金融学院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ascii="微软雅黑" w:hAnsi="微软雅黑" w:cs="微软雅黑"/>
                <w:color w:val="000000" w:themeColor="text1"/>
              </w:rPr>
              <w:t>302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10月29日下午16:00-17:00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社会学与人类学学院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18</w:t>
            </w:r>
            <w:r>
              <w:rPr>
                <w:rFonts w:ascii="微软雅黑" w:hAnsi="微软雅黑" w:cs="微软雅黑"/>
                <w:color w:val="000000" w:themeColor="text1"/>
              </w:rPr>
              <w:t>6</w:t>
            </w:r>
          </w:p>
        </w:tc>
        <w:tc>
          <w:tcPr>
            <w:tcW w:w="14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626</w:t>
            </w:r>
          </w:p>
        </w:tc>
        <w:tc>
          <w:tcPr>
            <w:tcW w:w="3358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11月4日上午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8:30-10:00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12</w:t>
            </w:r>
            <w:r>
              <w:rPr>
                <w:rFonts w:ascii="微软雅黑" w:hAnsi="微软雅黑" w:cs="微软雅黑"/>
                <w:color w:val="000000" w:themeColor="text1"/>
              </w:rPr>
              <w:t>7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161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11月4日上午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10:00-11:30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15</w:t>
            </w:r>
            <w:r>
              <w:rPr>
                <w:rFonts w:ascii="微软雅黑" w:hAnsi="微软雅黑" w:cs="微软雅黑"/>
                <w:color w:val="000000" w:themeColor="text1"/>
              </w:rPr>
              <w:t>2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中国语言文学系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</w:t>
            </w:r>
            <w:r>
              <w:rPr>
                <w:rFonts w:ascii="微软雅黑" w:hAnsi="微软雅黑" w:cs="微软雅黑"/>
                <w:color w:val="000000" w:themeColor="text1"/>
              </w:rPr>
              <w:t>38</w:t>
            </w:r>
          </w:p>
        </w:tc>
        <w:tc>
          <w:tcPr>
            <w:tcW w:w="1442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623</w:t>
            </w:r>
          </w:p>
        </w:tc>
        <w:tc>
          <w:tcPr>
            <w:tcW w:w="3358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11月4日下午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14:30-15:30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120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13</w:t>
            </w:r>
            <w:r>
              <w:rPr>
                <w:rFonts w:ascii="微软雅黑" w:hAnsi="微软雅黑" w:cs="微软雅黑"/>
                <w:color w:val="000000" w:themeColor="text1"/>
              </w:rPr>
              <w:t>8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ins w:id="0" w:author="p" w:date="2017-09-27T16:00:00Z"/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11月4日下午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15:30-16:30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12</w:t>
            </w:r>
            <w:r>
              <w:rPr>
                <w:rFonts w:ascii="微软雅黑" w:hAnsi="微软雅黑" w:cs="微软雅黑"/>
                <w:color w:val="000000" w:themeColor="text1"/>
              </w:rPr>
              <w:t>7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中山医学院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100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ins w:id="1" w:author="p" w:date="2017-09-27T16:00:00Z"/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11月4日下午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16:30-17:00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1842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生命科学学院</w:t>
            </w:r>
          </w:p>
        </w:tc>
        <w:tc>
          <w:tcPr>
            <w:tcW w:w="143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274</w:t>
            </w:r>
          </w:p>
        </w:tc>
        <w:tc>
          <w:tcPr>
            <w:tcW w:w="1442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638</w:t>
            </w:r>
          </w:p>
        </w:tc>
        <w:tc>
          <w:tcPr>
            <w:tcW w:w="335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11月5日上午8:30-9:30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25</w:t>
            </w:r>
            <w:r>
              <w:rPr>
                <w:rFonts w:ascii="微软雅黑" w:hAnsi="微软雅黑" w:cs="微软雅黑"/>
                <w:color w:val="000000" w:themeColor="text1"/>
              </w:rPr>
              <w:t>1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11月5日上午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9:30-10:30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海洋工程与技术学院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111</w:t>
            </w:r>
          </w:p>
        </w:tc>
        <w:tc>
          <w:tcPr>
            <w:tcW w:w="14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11月5日上午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10:30-11:30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国际翻译学院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200</w:t>
            </w:r>
          </w:p>
        </w:tc>
        <w:tc>
          <w:tcPr>
            <w:tcW w:w="1442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579</w:t>
            </w:r>
          </w:p>
        </w:tc>
        <w:tc>
          <w:tcPr>
            <w:tcW w:w="3358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 xml:space="preserve"> 11月5日下午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体育部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47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53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博雅学院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hint="eastAsia"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hint="eastAsia"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32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31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2015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30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2014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30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11月5日下午</w:t>
            </w:r>
          </w:p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政治与公共事务管理学院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39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43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地球科学与工程学院</w:t>
            </w:r>
          </w:p>
        </w:tc>
        <w:tc>
          <w:tcPr>
            <w:tcW w:w="143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74</w:t>
            </w:r>
          </w:p>
        </w:tc>
        <w:tc>
          <w:tcPr>
            <w:tcW w:w="1442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335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</w:p>
        </w:tc>
        <w:tc>
          <w:tcPr>
            <w:tcW w:w="7027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color w:val="000000" w:themeColor="text1"/>
              </w:rPr>
              <w:t>备注：补测时间为12月16日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842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b/>
                <w:color w:val="000000" w:themeColor="text1"/>
                <w:sz w:val="24"/>
              </w:rPr>
            </w:pPr>
            <w:r>
              <w:rPr>
                <w:rFonts w:hint="eastAsia" w:ascii="微软雅黑" w:hAnsi="微软雅黑" w:cs="微软雅黑"/>
                <w:b/>
                <w:color w:val="000000" w:themeColor="text1"/>
                <w:sz w:val="24"/>
              </w:rPr>
              <w:t>合计人数</w:t>
            </w:r>
          </w:p>
        </w:tc>
        <w:tc>
          <w:tcPr>
            <w:tcW w:w="366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cs="微软雅黑"/>
                <w:b/>
                <w:color w:val="000000" w:themeColor="text1"/>
                <w:sz w:val="24"/>
              </w:rPr>
            </w:pPr>
            <w:r>
              <w:rPr>
                <w:rFonts w:hint="eastAsia" w:ascii="微软雅黑" w:hAnsi="微软雅黑" w:cs="微软雅黑"/>
                <w:b/>
                <w:color w:val="000000" w:themeColor="text1"/>
                <w:sz w:val="24"/>
              </w:rPr>
              <w:t>9675</w:t>
            </w:r>
          </w:p>
        </w:tc>
        <w:tc>
          <w:tcPr>
            <w:tcW w:w="3358" w:type="dxa"/>
            <w:vAlign w:val="center"/>
          </w:tcPr>
          <w:p>
            <w:pPr>
              <w:jc w:val="center"/>
              <w:rPr>
                <w:rFonts w:ascii="微软雅黑" w:hAnsi="微软雅黑" w:cs="微软雅黑"/>
                <w:color w:val="000000" w:themeColor="text1"/>
              </w:rPr>
            </w:pPr>
            <w:r>
              <w:rPr>
                <w:rFonts w:hint="eastAsia" w:ascii="微软雅黑" w:hAnsi="微软雅黑" w:cs="微软雅黑"/>
                <w:b/>
                <w:color w:val="000000" w:themeColor="text1"/>
                <w:sz w:val="24"/>
              </w:rPr>
              <w:t>共9天</w:t>
            </w:r>
          </w:p>
        </w:tc>
      </w:tr>
    </w:tbl>
    <w:p>
      <w:pPr>
        <w:adjustRightInd/>
        <w:snapToGrid/>
        <w:spacing w:after="0"/>
        <w:ind w:firstLine="3061" w:firstLineChars="850"/>
        <w:rPr>
          <w:b/>
          <w:color w:val="000000" w:themeColor="text1"/>
          <w:sz w:val="36"/>
        </w:rPr>
      </w:pPr>
      <w:r>
        <w:rPr>
          <w:rFonts w:hint="eastAsia"/>
          <w:b/>
          <w:color w:val="000000" w:themeColor="text1"/>
          <w:sz w:val="36"/>
        </w:rPr>
        <w:t>东校园</w:t>
      </w:r>
    </w:p>
    <w:tbl>
      <w:tblPr>
        <w:tblStyle w:val="9"/>
        <w:tblW w:w="8676" w:type="dxa"/>
        <w:jc w:val="center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810"/>
        <w:gridCol w:w="843"/>
        <w:gridCol w:w="1254"/>
        <w:gridCol w:w="297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院系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年级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人数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半日人数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时间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  <w:r>
              <w:rPr>
                <w:rFonts w:hint="eastAsia"/>
                <w:color w:val="000000" w:themeColor="text1"/>
                <w:spacing w:val="-20"/>
              </w:rPr>
              <w:t>法学院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2015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230</w:t>
            </w: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710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>
              <w:rPr>
                <w:rFonts w:hint="eastAsia"/>
                <w:color w:val="000000" w:themeColor="text1"/>
              </w:rPr>
              <w:t>月14日上午8:30-9:30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</w:t>
            </w: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33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>
              <w:rPr>
                <w:rFonts w:hint="eastAsia"/>
                <w:color w:val="000000" w:themeColor="text1"/>
              </w:rPr>
              <w:t>月14日上午9:30-10:30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</w:t>
            </w: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247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>
              <w:rPr>
                <w:rFonts w:hint="eastAsia"/>
                <w:color w:val="000000" w:themeColor="text1"/>
              </w:rPr>
              <w:t>月14日上午10:30-11:30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</w:t>
            </w: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684</w:t>
            </w: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>
              <w:rPr>
                <w:rFonts w:hint="eastAsia"/>
                <w:color w:val="000000" w:themeColor="text1"/>
              </w:rPr>
              <w:t>月14日下午14:30-15:30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  <w:r>
              <w:rPr>
                <w:rFonts w:hint="eastAsia"/>
                <w:color w:val="000000" w:themeColor="text1"/>
                <w:spacing w:val="-20"/>
              </w:rPr>
              <w:t>生命科学学院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</w:t>
            </w: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239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4日下午</w:t>
            </w:r>
            <w:r>
              <w:rPr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5</w:t>
            </w:r>
            <w:r>
              <w:rPr>
                <w:color w:val="000000" w:themeColor="text1"/>
              </w:rPr>
              <w:t>:30-1</w:t>
            </w:r>
            <w:r>
              <w:rPr>
                <w:rFonts w:hint="eastAsia"/>
                <w:color w:val="000000" w:themeColor="text1"/>
              </w:rPr>
              <w:t>7:00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</w:t>
            </w: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41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>
              <w:rPr>
                <w:rFonts w:hint="eastAsia"/>
                <w:color w:val="000000" w:themeColor="text1"/>
              </w:rPr>
              <w:t>月14日下午15:30-17:00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  <w:r>
              <w:rPr>
                <w:rFonts w:hint="eastAsia"/>
                <w:color w:val="000000" w:themeColor="text1"/>
                <w:spacing w:val="-20"/>
              </w:rPr>
              <w:t>管理学院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</w:t>
            </w: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</w:t>
            </w:r>
          </w:p>
        </w:tc>
        <w:tc>
          <w:tcPr>
            <w:tcW w:w="125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773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>
              <w:rPr>
                <w:rFonts w:hint="eastAsia"/>
                <w:color w:val="000000" w:themeColor="text1"/>
              </w:rPr>
              <w:t>月15日上午8:30-10:00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</w:t>
            </w: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387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>
              <w:rPr>
                <w:rFonts w:hint="eastAsia"/>
                <w:color w:val="000000" w:themeColor="text1"/>
              </w:rPr>
              <w:t>月15日上午10:00-11:30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2016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35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679</w:t>
            </w: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10月15日下午14:30-15:30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>
              <w:rPr>
                <w:color w:val="000000" w:themeColor="text1"/>
              </w:rPr>
              <w:t>22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10月15日下午15:30- 17:00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374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  <w:spacing w:val="-20"/>
              </w:rPr>
            </w:pPr>
            <w:r>
              <w:rPr>
                <w:rFonts w:hint="eastAsia"/>
                <w:color w:val="000000" w:themeColor="text1"/>
                <w:spacing w:val="-20"/>
              </w:rPr>
              <w:t>资讯管理学院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202</w:t>
            </w:r>
          </w:p>
        </w:tc>
        <w:tc>
          <w:tcPr>
            <w:tcW w:w="125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725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10月21日上午8:30- 9:30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5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200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t>10</w:t>
            </w:r>
            <w:r>
              <w:rPr>
                <w:rFonts w:hint="eastAsia"/>
              </w:rPr>
              <w:t>月21日上午9:30-10:30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6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92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vMerge w:val="restart"/>
            <w:shd w:val="clear" w:color="auto" w:fill="FFFFFF" w:themeFill="background1"/>
            <w:vAlign w:val="center"/>
          </w:tcPr>
          <w:p>
            <w:r>
              <w:t>10</w:t>
            </w:r>
            <w:r>
              <w:rPr>
                <w:rFonts w:hint="eastAsia"/>
              </w:rPr>
              <w:t>月21日上午10:30-11:30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  <w:r>
              <w:t>1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2014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 xml:space="preserve">  217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672</w:t>
            </w:r>
          </w:p>
        </w:tc>
        <w:tc>
          <w:tcPr>
            <w:tcW w:w="2978" w:type="dxa"/>
            <w:vMerge w:val="restart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10月21日下午14:30-16:00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219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2016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164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vMerge w:val="restart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10月21日下午16:00-17:00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  <w:r>
              <w:t>2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restart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电子与信息工程学院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4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272</w:t>
            </w: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652</w:t>
            </w:r>
          </w:p>
        </w:tc>
        <w:tc>
          <w:tcPr>
            <w:tcW w:w="2978" w:type="dxa"/>
            <w:vAlign w:val="center"/>
          </w:tcPr>
          <w:p>
            <w:r>
              <w:t>10</w:t>
            </w:r>
            <w:r>
              <w:rPr>
                <w:rFonts w:hint="eastAsia"/>
              </w:rPr>
              <w:t>月22日上午8:30-10:00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5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380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vAlign w:val="center"/>
          </w:tcPr>
          <w:p>
            <w:r>
              <w:t>10</w:t>
            </w:r>
            <w:r>
              <w:rPr>
                <w:rFonts w:hint="eastAsia"/>
              </w:rPr>
              <w:t>月22日上午10:00-11:30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6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31</w:t>
            </w:r>
            <w:r>
              <w:t>8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609</w:t>
            </w: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10月22日下午14:30-16:00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29</w:t>
            </w:r>
            <w:r>
              <w:t>1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10月22日下午16:00-17:00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传播与设计学院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7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85</w:t>
            </w:r>
          </w:p>
        </w:tc>
        <w:tc>
          <w:tcPr>
            <w:tcW w:w="125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650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月28日上午8:30-9:30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6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  <w:r>
              <w:t>5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月28日上午8:30-9:30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2015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19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月28日上午9:30-10:30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</w:t>
            </w:r>
            <w:r>
              <w:t>1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rPr>
                <w:rFonts w:hint="eastAsia"/>
              </w:rPr>
              <w:t>10月28日上午10:30-11:30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7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智能工程学院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204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599</w:t>
            </w: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10月28日下午14:30-15:30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材料科学与工程学院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10月28日下午15:30-16:30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2016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184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10月28日下午15:30-16:30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公共卫生学院（深圳）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10月28日下午16:30-17:00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政治与公共事务管理学院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59</w:t>
            </w:r>
          </w:p>
        </w:tc>
        <w:tc>
          <w:tcPr>
            <w:tcW w:w="125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583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rPr>
                <w:rFonts w:hint="eastAsia"/>
              </w:rPr>
              <w:t xml:space="preserve"> 10月29日上午8:30-10:00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7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  <w:r>
              <w:t>5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rPr>
                <w:rFonts w:hint="eastAsia"/>
              </w:rPr>
              <w:t xml:space="preserve"> 10月29日上午8:30-10:00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2016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  <w:r>
              <w:t>6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rPr>
                <w:rFonts w:hint="eastAsia"/>
              </w:rPr>
              <w:t>10月29日上午10:00-11:30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  <w:r>
              <w:t>3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rPr>
                <w:rFonts w:hint="eastAsia"/>
              </w:rPr>
              <w:t>10月29日上午10:00-11:30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心理学系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532</w:t>
            </w: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 xml:space="preserve"> 10月29日下午4:30-16:00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2016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10月29日下午14:30-16:00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t>77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 xml:space="preserve"> 10月29日下午4:30-16:00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2014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 xml:space="preserve"> 10月29日下午4:30-16:00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生物医学工程学院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  <w:r>
              <w:t>4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10月29日下午16:00-17:00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材料学院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10月29日下午16:00-17:00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74" w:type="dxa"/>
            <w:vMerge w:val="restart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数据科学与计算机学院</w:t>
            </w:r>
          </w:p>
        </w:tc>
        <w:tc>
          <w:tcPr>
            <w:tcW w:w="810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843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1255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1255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11月4日上午8:30-11:30</w:t>
            </w:r>
          </w:p>
        </w:tc>
        <w:tc>
          <w:tcPr>
            <w:tcW w:w="1417" w:type="dxa"/>
            <w:vMerge w:val="restart"/>
            <w:vAlign w:val="center"/>
          </w:tcPr>
          <w:p>
            <w:r>
              <w:rPr>
                <w:rFonts w:hint="eastAsia"/>
                <w:sz w:val="21"/>
              </w:rPr>
              <w:t>上下午各600人左右，请学院自行分班，并通知学生测试时间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843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11月4日下午14:30-17:00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4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1093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1581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11月5日上午8:30-11:30</w:t>
            </w:r>
          </w:p>
        </w:tc>
        <w:tc>
          <w:tcPr>
            <w:tcW w:w="1417" w:type="dxa"/>
            <w:vMerge w:val="restart"/>
            <w:vAlign w:val="center"/>
          </w:tcPr>
          <w:p>
            <w:r>
              <w:rPr>
                <w:rFonts w:hint="eastAsia"/>
                <w:sz w:val="21"/>
              </w:rPr>
              <w:t>上下午各750人左右，请学院自行分班，并通知学生测试时间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t>488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t>11</w:t>
            </w:r>
            <w:r>
              <w:rPr>
                <w:rFonts w:hint="eastAsia"/>
              </w:rPr>
              <w:t>月5日下午14:30-17:00</w:t>
            </w:r>
          </w:p>
        </w:tc>
        <w:tc>
          <w:tcPr>
            <w:tcW w:w="141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  <w:jc w:val="center"/>
        </w:trPr>
        <w:tc>
          <w:tcPr>
            <w:tcW w:w="1374" w:type="dxa"/>
            <w:vMerge w:val="continue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</w:pPr>
            <w:r>
              <w:t>2016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79</w:t>
            </w:r>
            <w:r>
              <w:t>3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793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</w:pPr>
            <w:r>
              <w:t>11</w:t>
            </w:r>
            <w:r>
              <w:rPr>
                <w:rFonts w:hint="eastAsia"/>
              </w:rPr>
              <w:t>月11日上午8:30-11:30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  <w:jc w:val="center"/>
        </w:trPr>
        <w:tc>
          <w:tcPr>
            <w:tcW w:w="137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中山医学院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t>447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612</w:t>
            </w: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11月11日下午14:30-16:00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大气科学学院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88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11月11日下午16:00-17:00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2014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11月11日下午16:00-17:00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环境科学与工程学院</w:t>
            </w:r>
          </w:p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7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119</w:t>
            </w:r>
          </w:p>
        </w:tc>
        <w:tc>
          <w:tcPr>
            <w:tcW w:w="125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t>11</w:t>
            </w:r>
            <w:r>
              <w:rPr>
                <w:rFonts w:hint="eastAsia"/>
              </w:rPr>
              <w:t>月12日上午8:30-9:30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2016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16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t>11</w:t>
            </w:r>
            <w:r>
              <w:rPr>
                <w:rFonts w:hint="eastAsia"/>
              </w:rPr>
              <w:t>月12日上午8:30-9:30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5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t>11</w:t>
            </w:r>
            <w:r>
              <w:rPr>
                <w:rFonts w:hint="eastAsia"/>
              </w:rPr>
              <w:t>月12日上午9:30-10:30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130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t>11</w:t>
            </w:r>
            <w:r>
              <w:rPr>
                <w:rFonts w:hint="eastAsia"/>
              </w:rPr>
              <w:t>月12日上午9:30-10:30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37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护理学院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7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r>
              <w:t>11</w:t>
            </w:r>
            <w:r>
              <w:rPr>
                <w:rFonts w:hint="eastAsia"/>
              </w:rPr>
              <w:t>月</w:t>
            </w:r>
            <w:bookmarkStart w:id="0" w:name="_GoBack"/>
            <w:bookmarkEnd w:id="0"/>
            <w:r>
              <w:rPr>
                <w:rFonts w:hint="eastAsia"/>
              </w:rPr>
              <w:t>12日上午10:30-11:30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37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土木工程学院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7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125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11月12日上午10:30-11:30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公共卫生学院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125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575</w:t>
            </w: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11月12日下午14:30-16:00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2016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111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11月12日下午4:30-16:00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93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11月12日下午14:30-16:00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电子与通信工程学院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r>
              <w:rPr>
                <w:rFonts w:hint="eastAsia"/>
              </w:rPr>
              <w:t>246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11月12日下午16:00-17:00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医学院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390</w:t>
            </w: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573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11月19日上午8:30-10:30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光华口腔医学院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  <w:r>
              <w:t>2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11月19日上午10:30-11:30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2016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374" w:type="dxa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航空航天学院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11月19日上午10:30-11:30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药学院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254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570</w:t>
            </w: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11月19日下午14:30-15:30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2016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11月19日下午14:30-15:30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2015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11月19日下午15:30-16:30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374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2014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11月19日下午15:30-16:30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药学院（深圳）</w:t>
            </w:r>
          </w:p>
        </w:tc>
        <w:tc>
          <w:tcPr>
            <w:tcW w:w="810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2017</w:t>
            </w:r>
          </w:p>
        </w:tc>
        <w:tc>
          <w:tcPr>
            <w:tcW w:w="843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1254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11月19日下午16:30-17:00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spacing w:val="-20"/>
              </w:rPr>
            </w:pPr>
          </w:p>
        </w:tc>
        <w:tc>
          <w:tcPr>
            <w:tcW w:w="5885" w:type="dxa"/>
            <w:gridSpan w:val="4"/>
            <w:shd w:val="clear" w:color="auto" w:fill="ADB9CA" w:themeFill="text2" w:themeFillTint="6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备注：补测时间为12月9日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合计人数</w:t>
            </w:r>
          </w:p>
        </w:tc>
        <w:tc>
          <w:tcPr>
            <w:tcW w:w="2907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14493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sz w:val="24"/>
              </w:rPr>
              <w:t>共12天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jc w:val="center"/>
        <w:rPr>
          <w:b/>
          <w:sz w:val="36"/>
        </w:rPr>
      </w:pPr>
    </w:p>
    <w:p>
      <w:pPr>
        <w:jc w:val="center"/>
        <w:rPr>
          <w:b/>
          <w:sz w:val="36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北校园</w:t>
      </w:r>
    </w:p>
    <w:tbl>
      <w:tblPr>
        <w:tblStyle w:val="9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846"/>
        <w:gridCol w:w="850"/>
        <w:gridCol w:w="1276"/>
        <w:gridCol w:w="297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院系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半日人数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中山医学院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2014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608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6</w:t>
            </w:r>
            <w:r>
              <w:rPr>
                <w:rFonts w:ascii="微软雅黑" w:hAnsi="微软雅黑"/>
              </w:rPr>
              <w:t>08</w:t>
            </w:r>
          </w:p>
        </w:tc>
        <w:tc>
          <w:tcPr>
            <w:tcW w:w="2977" w:type="dxa"/>
          </w:tcPr>
          <w:p>
            <w:pPr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11月11日上午8:30-11:30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846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2015</w:t>
            </w:r>
          </w:p>
        </w:tc>
        <w:tc>
          <w:tcPr>
            <w:tcW w:w="85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6</w:t>
            </w:r>
            <w:r>
              <w:rPr>
                <w:rFonts w:ascii="微软雅黑" w:hAnsi="微软雅黑"/>
              </w:rPr>
              <w:t>07</w:t>
            </w:r>
          </w:p>
        </w:tc>
        <w:tc>
          <w:tcPr>
            <w:tcW w:w="1276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607</w:t>
            </w:r>
          </w:p>
        </w:tc>
        <w:tc>
          <w:tcPr>
            <w:tcW w:w="2977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11月11日下午14:30-17:00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124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735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735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11月12日</w:t>
            </w:r>
          </w:p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上午8:30-11:30</w:t>
            </w:r>
          </w:p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下午14:30-17:00</w:t>
            </w:r>
          </w:p>
        </w:tc>
        <w:tc>
          <w:tcPr>
            <w:tcW w:w="1417" w:type="dxa"/>
            <w:vAlign w:val="center"/>
          </w:tcPr>
          <w:p>
            <w:r>
              <w:rPr>
                <w:rFonts w:hint="eastAsia"/>
                <w:sz w:val="21"/>
              </w:rPr>
              <w:t>上下午各400人左右，请学院自行分班，并通知学生测试时间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568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7</w:t>
            </w:r>
            <w:r>
              <w:rPr>
                <w:rFonts w:hint="eastAsia" w:ascii="微软雅黑" w:hAnsi="微软雅黑"/>
                <w:lang w:val="en-US" w:eastAsia="zh-CN"/>
              </w:rPr>
              <w:t>69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11月19日上午8:30-11:00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护理学院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>
            <w:pPr>
              <w:tabs>
                <w:tab w:val="left" w:pos="559"/>
              </w:tabs>
              <w:jc w:val="center"/>
              <w:rPr>
                <w:rFonts w:hint="eastAsia" w:ascii="微软雅黑" w:hAnsi="微软雅黑" w:eastAsia="微软雅黑"/>
                <w:lang w:eastAsia="zh-CN"/>
              </w:rPr>
            </w:pPr>
            <w:r>
              <w:rPr>
                <w:rFonts w:hint="eastAsia" w:ascii="微软雅黑" w:hAnsi="微软雅黑"/>
                <w:lang w:val="en-US" w:eastAsia="zh-CN"/>
              </w:rPr>
              <w:t>2016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CN"/>
              </w:rPr>
            </w:pPr>
            <w:r>
              <w:rPr>
                <w:rFonts w:hint="eastAsia" w:ascii="微软雅黑" w:hAnsi="微软雅黑"/>
                <w:lang w:val="en-US" w:eastAsia="zh-CN"/>
              </w:rPr>
              <w:t>58</w:t>
            </w:r>
          </w:p>
        </w:tc>
        <w:tc>
          <w:tcPr>
            <w:tcW w:w="1276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微软雅黑" w:hAnsi="微软雅黑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微软雅黑" w:hAnsi="微软雅黑"/>
              </w:rPr>
            </w:pPr>
            <w:r>
              <w:rPr>
                <w:rFonts w:hint="eastAsia" w:ascii="微软雅黑" w:hAnsi="微软雅黑"/>
              </w:rPr>
              <w:t>11月19日上午8:30-11:00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continue"/>
            <w:tcBorders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74</w:t>
            </w:r>
          </w:p>
        </w:tc>
        <w:tc>
          <w:tcPr>
            <w:tcW w:w="1276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11月19日上午1</w:t>
            </w:r>
            <w:r>
              <w:rPr>
                <w:rFonts w:hint="eastAsia" w:ascii="微软雅黑" w:hAnsi="微软雅黑"/>
                <w:lang w:val="en-US" w:eastAsia="zh-CN"/>
              </w:rPr>
              <w:t>0</w:t>
            </w:r>
            <w:r>
              <w:rPr>
                <w:rFonts w:hint="eastAsia" w:ascii="微软雅黑" w:hAnsi="微软雅黑"/>
              </w:rPr>
              <w:t>:00-11:30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continue"/>
            <w:tcBorders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69</w:t>
            </w:r>
          </w:p>
        </w:tc>
        <w:tc>
          <w:tcPr>
            <w:tcW w:w="1276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11月19日上午</w:t>
            </w:r>
            <w:r>
              <w:rPr>
                <w:rFonts w:hint="eastAsia" w:ascii="微软雅黑" w:hAnsi="微软雅黑"/>
                <w:lang w:val="en-US" w:eastAsia="zh-CN"/>
              </w:rPr>
              <w:t>10</w:t>
            </w:r>
            <w:r>
              <w:rPr>
                <w:rFonts w:hint="eastAsia" w:ascii="微软雅黑" w:hAnsi="微软雅黑"/>
              </w:rPr>
              <w:t>:00-11:30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公共卫生学院</w:t>
            </w:r>
          </w:p>
          <w:p>
            <w:pPr>
              <w:jc w:val="both"/>
              <w:rPr>
                <w:rFonts w:ascii="微软雅黑" w:hAnsi="微软雅黑"/>
              </w:rPr>
            </w:pPr>
          </w:p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846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2013</w:t>
            </w:r>
          </w:p>
        </w:tc>
        <w:tc>
          <w:tcPr>
            <w:tcW w:w="85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135</w:t>
            </w:r>
          </w:p>
        </w:tc>
        <w:tc>
          <w:tcPr>
            <w:tcW w:w="1276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643</w:t>
            </w:r>
          </w:p>
        </w:tc>
        <w:tc>
          <w:tcPr>
            <w:tcW w:w="2977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11月19日下午14:30-15:30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846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2014</w:t>
            </w:r>
          </w:p>
        </w:tc>
        <w:tc>
          <w:tcPr>
            <w:tcW w:w="85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135</w:t>
            </w:r>
          </w:p>
        </w:tc>
        <w:tc>
          <w:tcPr>
            <w:tcW w:w="1276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2977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11月19日下午14:30-15:30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247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光华口腔医学院</w:t>
            </w:r>
          </w:p>
        </w:tc>
        <w:tc>
          <w:tcPr>
            <w:tcW w:w="846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2015</w:t>
            </w:r>
          </w:p>
        </w:tc>
        <w:tc>
          <w:tcPr>
            <w:tcW w:w="85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9</w:t>
            </w:r>
            <w:r>
              <w:rPr>
                <w:rFonts w:ascii="微软雅黑" w:hAnsi="微软雅黑"/>
              </w:rPr>
              <w:t>0</w:t>
            </w:r>
          </w:p>
        </w:tc>
        <w:tc>
          <w:tcPr>
            <w:tcW w:w="1276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2977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11月19日下午15:30-17:00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846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2014</w:t>
            </w:r>
          </w:p>
        </w:tc>
        <w:tc>
          <w:tcPr>
            <w:tcW w:w="85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89</w:t>
            </w:r>
          </w:p>
        </w:tc>
        <w:tc>
          <w:tcPr>
            <w:tcW w:w="1276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2977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11月19日下午15:30-17:00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846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85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</w:t>
            </w:r>
            <w:r>
              <w:rPr>
                <w:rFonts w:ascii="微软雅黑" w:hAnsi="微软雅黑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2977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11月19日下午15:30-17:00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846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2013</w:t>
            </w:r>
          </w:p>
        </w:tc>
        <w:tc>
          <w:tcPr>
            <w:tcW w:w="850" w:type="dxa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83</w:t>
            </w:r>
          </w:p>
        </w:tc>
        <w:tc>
          <w:tcPr>
            <w:tcW w:w="1276" w:type="dxa"/>
            <w:vMerge w:val="continue"/>
            <w:shd w:val="clear" w:color="auto" w:fill="ADB9CA" w:themeFill="text2" w:themeFillTint="66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2977" w:type="dxa"/>
            <w:shd w:val="clear" w:color="auto" w:fill="ADB9CA" w:themeFill="text2" w:themeFillTint="66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11月19日下午15:30-17:00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</w:p>
        </w:tc>
        <w:tc>
          <w:tcPr>
            <w:tcW w:w="5949" w:type="dxa"/>
            <w:gridSpan w:val="4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备注：补测时间为12月9日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7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合计人数</w:t>
            </w:r>
          </w:p>
        </w:tc>
        <w:tc>
          <w:tcPr>
            <w:tcW w:w="297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3304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共4天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b/>
          <w:sz w:val="36"/>
        </w:rPr>
      </w:pPr>
    </w:p>
    <w:p>
      <w:pPr>
        <w:jc w:val="center"/>
        <w:rPr>
          <w:b/>
          <w:sz w:val="36"/>
        </w:rPr>
      </w:pPr>
    </w:p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珠海校区</w:t>
      </w:r>
    </w:p>
    <w:tbl>
      <w:tblPr>
        <w:tblStyle w:val="9"/>
        <w:tblpPr w:leftFromText="180" w:rightFromText="180" w:vertAnchor="text" w:horzAnchor="page" w:tblpX="2001" w:tblpY="443"/>
        <w:tblOverlap w:val="never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1132"/>
        <w:gridCol w:w="797"/>
        <w:gridCol w:w="1176"/>
        <w:gridCol w:w="3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院系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年级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人数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4"/>
              </w:rPr>
              <w:t>半日人数</w:t>
            </w:r>
          </w:p>
        </w:tc>
        <w:tc>
          <w:tcPr>
            <w:tcW w:w="3234" w:type="dxa"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国际翻译学院</w:t>
            </w:r>
          </w:p>
        </w:tc>
        <w:tc>
          <w:tcPr>
            <w:tcW w:w="1132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2014</w:t>
            </w:r>
          </w:p>
        </w:tc>
        <w:tc>
          <w:tcPr>
            <w:tcW w:w="797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49</w:t>
            </w:r>
            <w:r>
              <w:rPr>
                <w:rFonts w:ascii="微软雅黑" w:hAnsi="微软雅黑"/>
              </w:rPr>
              <w:t>0</w:t>
            </w:r>
          </w:p>
        </w:tc>
        <w:tc>
          <w:tcPr>
            <w:tcW w:w="1176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49</w:t>
            </w:r>
            <w:r>
              <w:rPr>
                <w:rFonts w:ascii="微软雅黑" w:hAnsi="微软雅黑"/>
              </w:rPr>
              <w:t>0</w:t>
            </w:r>
          </w:p>
        </w:tc>
        <w:tc>
          <w:tcPr>
            <w:tcW w:w="3234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月14日上午8:30-11:30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379</w:t>
            </w:r>
          </w:p>
        </w:tc>
        <w:tc>
          <w:tcPr>
            <w:tcW w:w="1176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379</w:t>
            </w: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月14日下午14:30-17:00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2015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398</w:t>
            </w:r>
          </w:p>
        </w:tc>
        <w:tc>
          <w:tcPr>
            <w:tcW w:w="1176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398</w:t>
            </w: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月15日上午8:30-11:30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大气科学学院</w:t>
            </w:r>
          </w:p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123</w:t>
            </w:r>
          </w:p>
        </w:tc>
        <w:tc>
          <w:tcPr>
            <w:tcW w:w="1176" w:type="dxa"/>
            <w:vMerge w:val="restart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457</w:t>
            </w: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月15日下午14:30-16:00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107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10月15日下午14:30-16:00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化学工程与技术学院</w:t>
            </w: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117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月15日下午16:00-17:00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110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月15日下午16:00-17:00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海洋科学学院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120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478</w:t>
            </w: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月21日上午8:30-10:00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2015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55</w:t>
            </w:r>
          </w:p>
        </w:tc>
        <w:tc>
          <w:tcPr>
            <w:tcW w:w="1176" w:type="dxa"/>
            <w:vMerge w:val="continue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10月21日上午8:30-10:00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2014</w:t>
            </w:r>
          </w:p>
        </w:tc>
        <w:tc>
          <w:tcPr>
            <w:tcW w:w="797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67</w:t>
            </w:r>
          </w:p>
        </w:tc>
        <w:tc>
          <w:tcPr>
            <w:tcW w:w="1176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月21日上午8:30-10:00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中国语言文学系（珠海）</w:t>
            </w:r>
          </w:p>
        </w:tc>
        <w:tc>
          <w:tcPr>
            <w:tcW w:w="1132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2017</w:t>
            </w:r>
          </w:p>
        </w:tc>
        <w:tc>
          <w:tcPr>
            <w:tcW w:w="797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75</w:t>
            </w:r>
          </w:p>
        </w:tc>
        <w:tc>
          <w:tcPr>
            <w:tcW w:w="1176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月21日上午10:00-11:30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74</w:t>
            </w:r>
          </w:p>
        </w:tc>
        <w:tc>
          <w:tcPr>
            <w:tcW w:w="1176" w:type="dxa"/>
            <w:vMerge w:val="continue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月21日上午10:00-11:30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历史学系（珠海）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2017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43</w:t>
            </w:r>
          </w:p>
        </w:tc>
        <w:tc>
          <w:tcPr>
            <w:tcW w:w="1176" w:type="dxa"/>
            <w:vMerge w:val="continue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月21日上午10:00-11:30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44</w:t>
            </w:r>
          </w:p>
        </w:tc>
        <w:tc>
          <w:tcPr>
            <w:tcW w:w="1176" w:type="dxa"/>
            <w:vMerge w:val="continue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月21日上午10:00-11:30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中法核工程与技术学院</w:t>
            </w: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107</w:t>
            </w:r>
          </w:p>
        </w:tc>
        <w:tc>
          <w:tcPr>
            <w:tcW w:w="1176" w:type="dxa"/>
            <w:vMerge w:val="restart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400</w:t>
            </w: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月21日下午14:30-16:00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2015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96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月21日下午14:30-16:00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122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10</w:t>
            </w:r>
            <w:r>
              <w:rPr>
                <w:rFonts w:hint="eastAsia" w:ascii="微软雅黑" w:hAnsi="微软雅黑"/>
              </w:rPr>
              <w:t>月21日下午16:00-17:00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2014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75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10月21日下午16:00-17:00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哲学系（珠海）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2017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473</w:t>
            </w: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10月22日上午8:30-9:30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41</w:t>
            </w:r>
          </w:p>
        </w:tc>
        <w:tc>
          <w:tcPr>
            <w:tcW w:w="1176" w:type="dxa"/>
            <w:vMerge w:val="continue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10月22日上午8:30-9:30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国际关系学院</w:t>
            </w:r>
          </w:p>
        </w:tc>
        <w:tc>
          <w:tcPr>
            <w:tcW w:w="1132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  <w:color w:val="000000" w:themeColor="text1"/>
              </w:rPr>
              <w:t>5</w:t>
            </w:r>
            <w:r>
              <w:rPr>
                <w:rFonts w:ascii="微软雅黑" w:hAnsi="微软雅黑"/>
                <w:color w:val="000000" w:themeColor="text1"/>
              </w:rPr>
              <w:t>0</w:t>
            </w:r>
          </w:p>
        </w:tc>
        <w:tc>
          <w:tcPr>
            <w:tcW w:w="1176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10月22日上午8:30-9:30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国际金融学院</w:t>
            </w:r>
          </w:p>
        </w:tc>
        <w:tc>
          <w:tcPr>
            <w:tcW w:w="1132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334</w:t>
            </w:r>
          </w:p>
        </w:tc>
        <w:tc>
          <w:tcPr>
            <w:tcW w:w="1176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10月22日上午9:30-11:30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2015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344</w:t>
            </w:r>
          </w:p>
        </w:tc>
        <w:tc>
          <w:tcPr>
            <w:tcW w:w="1176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344</w:t>
            </w: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10月22日下午14:30-17:00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2014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342</w:t>
            </w:r>
          </w:p>
        </w:tc>
        <w:tc>
          <w:tcPr>
            <w:tcW w:w="1176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342</w:t>
            </w: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11月11日上午8:30-11:30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物理与天文学院</w:t>
            </w: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94</w:t>
            </w:r>
          </w:p>
        </w:tc>
        <w:tc>
          <w:tcPr>
            <w:tcW w:w="1176" w:type="dxa"/>
            <w:vMerge w:val="restart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both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353</w:t>
            </w: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11月11日下午14:30-16:00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90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11月11日下午14:30-16:00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地球科学与工程学院</w:t>
            </w: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75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11月11日下午16:00-17:00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2015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51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11月11日下午16:00-17:00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2014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43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11月11日下午16:00-17:00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991" w:type="dxa"/>
            <w:vAlign w:val="center"/>
          </w:tcPr>
          <w:p>
            <w:pPr>
              <w:spacing w:line="336" w:lineRule="auto"/>
              <w:jc w:val="both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   历史学系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2015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</w:t>
            </w:r>
          </w:p>
        </w:tc>
        <w:tc>
          <w:tcPr>
            <w:tcW w:w="1176" w:type="dxa"/>
            <w:vMerge w:val="restart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567</w:t>
            </w: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11月12日上午8:30-10:00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旅游学院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ascii="微软雅黑" w:hAnsi="微软雅黑"/>
              </w:rPr>
              <w:t>281</w:t>
            </w:r>
          </w:p>
        </w:tc>
        <w:tc>
          <w:tcPr>
            <w:tcW w:w="1176" w:type="dxa"/>
            <w:vMerge w:val="continue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 xml:space="preserve"> 11月12日上午8:30-10:00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2015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</w:t>
            </w:r>
            <w:r>
              <w:rPr>
                <w:rFonts w:ascii="微软雅黑" w:hAnsi="微软雅黑"/>
              </w:rPr>
              <w:t>85</w:t>
            </w:r>
          </w:p>
        </w:tc>
        <w:tc>
          <w:tcPr>
            <w:tcW w:w="1176" w:type="dxa"/>
            <w:vMerge w:val="continue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FFFFFF" w:themeFill="background1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11月12日上午10:00-11:30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2014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287</w:t>
            </w:r>
          </w:p>
        </w:tc>
        <w:tc>
          <w:tcPr>
            <w:tcW w:w="1176" w:type="dxa"/>
            <w:vMerge w:val="restart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488</w:t>
            </w: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11月12日下午14:30-16:00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restart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物理与天文学院</w:t>
            </w: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2017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107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11月12日下午16:00-17:00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Merge w:val="continue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1132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2016</w:t>
            </w:r>
          </w:p>
        </w:tc>
        <w:tc>
          <w:tcPr>
            <w:tcW w:w="797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94</w:t>
            </w:r>
          </w:p>
        </w:tc>
        <w:tc>
          <w:tcPr>
            <w:tcW w:w="1176" w:type="dxa"/>
            <w:vMerge w:val="continue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</w:p>
        </w:tc>
        <w:tc>
          <w:tcPr>
            <w:tcW w:w="3234" w:type="dxa"/>
            <w:shd w:val="clear" w:color="auto" w:fill="ADB9CA" w:themeFill="text2" w:themeFillTint="66"/>
            <w:vAlign w:val="center"/>
          </w:tcPr>
          <w:p>
            <w:pPr>
              <w:spacing w:line="336" w:lineRule="auto"/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11月12日下午16:00-17:00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Align w:val="center"/>
          </w:tcPr>
          <w:p>
            <w:pPr>
              <w:jc w:val="center"/>
              <w:rPr>
                <w:rFonts w:ascii="微软雅黑" w:hAnsi="微软雅黑"/>
                <w:b/>
              </w:rPr>
            </w:pPr>
          </w:p>
        </w:tc>
        <w:tc>
          <w:tcPr>
            <w:tcW w:w="6339" w:type="dxa"/>
            <w:gridSpan w:val="4"/>
            <w:vAlign w:val="center"/>
          </w:tcPr>
          <w:p>
            <w:pPr>
              <w:jc w:val="center"/>
              <w:rPr>
                <w:rFonts w:ascii="微软雅黑" w:hAnsi="微软雅黑"/>
              </w:rPr>
            </w:pPr>
            <w:r>
              <w:rPr>
                <w:rFonts w:hint="eastAsia" w:ascii="微软雅黑" w:hAnsi="微软雅黑"/>
              </w:rPr>
              <w:t>备注：补测时间为12月9日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合计人数</w:t>
            </w:r>
          </w:p>
        </w:tc>
        <w:tc>
          <w:tcPr>
            <w:tcW w:w="3105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5169</w:t>
            </w:r>
          </w:p>
        </w:tc>
        <w:tc>
          <w:tcPr>
            <w:tcW w:w="3234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sz w:val="24"/>
              </w:rPr>
              <w:t>共7天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24865985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5F"/>
    <w:rsid w:val="00414F9B"/>
    <w:rsid w:val="0052067C"/>
    <w:rsid w:val="00556BCA"/>
    <w:rsid w:val="006C315F"/>
    <w:rsid w:val="006C3226"/>
    <w:rsid w:val="00811F0B"/>
    <w:rsid w:val="00940482"/>
    <w:rsid w:val="009C7A70"/>
    <w:rsid w:val="009F613D"/>
    <w:rsid w:val="00A560D4"/>
    <w:rsid w:val="00AC234E"/>
    <w:rsid w:val="181211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黑体"/>
      <w:kern w:val="0"/>
      <w:sz w:val="22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1"/>
    <w:unhideWhenUsed/>
    <w:uiPriority w:val="0"/>
    <w:rPr>
      <w:b/>
      <w:bCs/>
    </w:rPr>
  </w:style>
  <w:style w:type="paragraph" w:styleId="3">
    <w:name w:val="annotation text"/>
    <w:basedOn w:val="1"/>
    <w:link w:val="10"/>
    <w:unhideWhenUsed/>
    <w:uiPriority w:val="0"/>
  </w:style>
  <w:style w:type="paragraph" w:styleId="4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3"/>
    <w:unhideWhenUsed/>
    <w:qFormat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0">
    <w:name w:val="批注文字 Char"/>
    <w:basedOn w:val="8"/>
    <w:link w:val="3"/>
    <w:semiHidden/>
    <w:qFormat/>
    <w:uiPriority w:val="0"/>
    <w:rPr>
      <w:rFonts w:ascii="Tahoma" w:hAnsi="Tahoma" w:eastAsia="微软雅黑" w:cs="黑体"/>
      <w:kern w:val="0"/>
      <w:sz w:val="22"/>
    </w:rPr>
  </w:style>
  <w:style w:type="character" w:customStyle="1" w:styleId="11">
    <w:name w:val="批注主题 Char"/>
    <w:basedOn w:val="10"/>
    <w:link w:val="2"/>
    <w:qFormat/>
    <w:uiPriority w:val="0"/>
    <w:rPr>
      <w:rFonts w:ascii="Tahoma" w:hAnsi="Tahoma" w:eastAsia="微软雅黑" w:cs="黑体"/>
      <w:b/>
      <w:bCs/>
      <w:kern w:val="0"/>
      <w:sz w:val="22"/>
    </w:rPr>
  </w:style>
  <w:style w:type="character" w:customStyle="1" w:styleId="12">
    <w:name w:val="日期 Char"/>
    <w:basedOn w:val="8"/>
    <w:link w:val="4"/>
    <w:qFormat/>
    <w:uiPriority w:val="99"/>
    <w:rPr>
      <w:rFonts w:ascii="Tahoma" w:hAnsi="Tahoma" w:eastAsia="微软雅黑" w:cs="黑体"/>
      <w:kern w:val="0"/>
      <w:sz w:val="22"/>
    </w:rPr>
  </w:style>
  <w:style w:type="character" w:customStyle="1" w:styleId="13">
    <w:name w:val="批注框文本 Char"/>
    <w:basedOn w:val="8"/>
    <w:link w:val="5"/>
    <w:qFormat/>
    <w:uiPriority w:val="0"/>
    <w:rPr>
      <w:rFonts w:ascii="Tahoma" w:hAnsi="Tahoma" w:eastAsia="微软雅黑" w:cs="黑体"/>
      <w:kern w:val="0"/>
      <w:sz w:val="18"/>
      <w:szCs w:val="18"/>
    </w:rPr>
  </w:style>
  <w:style w:type="character" w:customStyle="1" w:styleId="14">
    <w:name w:val="页脚 Char"/>
    <w:basedOn w:val="8"/>
    <w:link w:val="6"/>
    <w:qFormat/>
    <w:uiPriority w:val="99"/>
    <w:rPr>
      <w:rFonts w:ascii="Tahoma" w:hAnsi="Tahoma" w:eastAsia="微软雅黑" w:cs="黑体"/>
      <w:kern w:val="0"/>
      <w:sz w:val="18"/>
      <w:szCs w:val="18"/>
    </w:rPr>
  </w:style>
  <w:style w:type="character" w:customStyle="1" w:styleId="15">
    <w:name w:val="页眉 Char"/>
    <w:basedOn w:val="8"/>
    <w:link w:val="7"/>
    <w:qFormat/>
    <w:uiPriority w:val="99"/>
    <w:rPr>
      <w:rFonts w:ascii="Tahoma" w:hAnsi="Tahoma" w:eastAsia="微软雅黑" w:cs="黑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902</Words>
  <Characters>5144</Characters>
  <Lines>42</Lines>
  <Paragraphs>12</Paragraphs>
  <TotalTime>0</TotalTime>
  <ScaleCrop>false</ScaleCrop>
  <LinksUpToDate>false</LinksUpToDate>
  <CharactersWithSpaces>6034</CharactersWithSpaces>
  <Application>WPS Office_10.1.0.6864_F1E327BC-269C-435d-A152-05C5408002CA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2017-09-27T08:07:00Z</dcterms:created>
  <dc:creator>p</dc:creator>
  <cp:lastModifiedBy>董</cp:lastModifiedBy>
  <dcterms:modified xsi:type="dcterms:W3CDTF">2017-09-28T10:52:01Z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2052-10.1.0.6864</vt:lpwstr>
  </property>
</Properties>
</file>